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B526E">
        <w:trPr>
          <w:trHeight w:val="699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Pr="00626F59" w:rsidRDefault="000B526E" w:rsidP="00626F59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420B18" w:rsidRPr="00F958F1" w:rsidTr="006600DB">
        <w:trPr>
          <w:trHeight w:val="555"/>
          <w:ins w:id="0" w:author="GIRAUDET Sebastien" w:date="2025-12-01T15:14:00Z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B18" w:rsidRPr="00172DD9" w:rsidRDefault="00420B18" w:rsidP="000F2D83">
            <w:pPr>
              <w:rPr>
                <w:ins w:id="1" w:author="GIRAUDET Sebastien" w:date="2025-12-01T15:14:00Z"/>
                <w:rFonts w:cstheme="minorHAnsi"/>
                <w:b/>
              </w:rPr>
            </w:pPr>
            <w:ins w:id="2" w:author="GIRAUDET Sebastien" w:date="2025-12-01T15:14:00Z">
              <w:r>
                <w:rPr>
                  <w:rFonts w:cstheme="minorHAnsi"/>
                  <w:b/>
                </w:rPr>
                <w:t>NOTICE DE SECURITE PERSONNE MORALE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B18" w:rsidRPr="00AF2477" w:rsidRDefault="00420B18" w:rsidP="000F2D83">
            <w:pPr>
              <w:jc w:val="center"/>
              <w:rPr>
                <w:ins w:id="3" w:author="GIRAUDET Sebastien" w:date="2025-12-01T15:14:00Z"/>
                <w:rFonts w:cstheme="minorHAnsi"/>
                <w:sz w:val="24"/>
                <w:szCs w:val="24"/>
              </w:rPr>
            </w:pPr>
            <w:ins w:id="4" w:author="GIRAUDET Sebastien" w:date="2025-12-01T15:15:00Z">
              <w:r w:rsidRPr="00AF2477">
                <w:rPr>
                  <w:rFonts w:cstheme="minorHAnsi"/>
                  <w:sz w:val="24"/>
                  <w:szCs w:val="24"/>
                </w:rPr>
                <w:sym w:font="Wingdings" w:char="F06F"/>
              </w:r>
            </w:ins>
            <w:bookmarkStart w:id="5" w:name="_GoBack"/>
            <w:bookmarkEnd w:id="5"/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D2158E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  <w:r w:rsidR="00E71644">
              <w:rPr>
                <w:rFonts w:cstheme="minorHAnsi"/>
              </w:rPr>
              <w:t> : certificats QUALIBAT ou équivalents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D2158E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79" w:rsidRDefault="00E32179" w:rsidP="000D1039">
      <w:pPr>
        <w:spacing w:after="0" w:line="240" w:lineRule="auto"/>
      </w:pPr>
      <w:r>
        <w:separator/>
      </w:r>
    </w:p>
  </w:endnote>
  <w:end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79" w:rsidRDefault="00E32179" w:rsidP="000D1039">
      <w:pPr>
        <w:spacing w:after="0" w:line="240" w:lineRule="auto"/>
      </w:pPr>
      <w:r>
        <w:separator/>
      </w:r>
    </w:p>
  </w:footnote>
  <w:foot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C1162F" w:rsidP="00E71644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25253</w:t>
          </w:r>
          <w:r w:rsidR="000D1039" w:rsidRPr="00E71644">
            <w:rPr>
              <w:szCs w:val="24"/>
            </w:rPr>
            <w:t xml:space="preserve"> – </w:t>
          </w:r>
          <w:r>
            <w:rPr>
              <w:szCs w:val="24"/>
            </w:rPr>
            <w:t xml:space="preserve">Travaux de </w:t>
          </w:r>
          <w:r w:rsidR="00F00B78">
            <w:rPr>
              <w:szCs w:val="24"/>
            </w:rPr>
            <w:t>plomberie/sanitaire/chauffage/ventilation/climatisation et air comprimé AIA BX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RAUDET Sebastien">
    <w15:presenceInfo w15:providerId="AD" w15:userId="S-1-5-21-2837448706-3399455365-721218136-44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35046"/>
    <w:rsid w:val="001457A0"/>
    <w:rsid w:val="00172DD9"/>
    <w:rsid w:val="001D2113"/>
    <w:rsid w:val="00213DCB"/>
    <w:rsid w:val="00291324"/>
    <w:rsid w:val="002A3523"/>
    <w:rsid w:val="002E1D32"/>
    <w:rsid w:val="00403E62"/>
    <w:rsid w:val="00420B18"/>
    <w:rsid w:val="00447333"/>
    <w:rsid w:val="00496587"/>
    <w:rsid w:val="004B5852"/>
    <w:rsid w:val="00547814"/>
    <w:rsid w:val="00626F59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C1162F"/>
    <w:rsid w:val="00C32233"/>
    <w:rsid w:val="00CE38DF"/>
    <w:rsid w:val="00D2158E"/>
    <w:rsid w:val="00D46DC4"/>
    <w:rsid w:val="00D7313E"/>
    <w:rsid w:val="00E01DDB"/>
    <w:rsid w:val="00E32179"/>
    <w:rsid w:val="00E70316"/>
    <w:rsid w:val="00E71644"/>
    <w:rsid w:val="00F00B78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fb32b6-fbae-48ba-a9a2-b443c8bd30b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2</cp:revision>
  <dcterms:created xsi:type="dcterms:W3CDTF">2025-12-01T14:15:00Z</dcterms:created>
  <dcterms:modified xsi:type="dcterms:W3CDTF">2025-12-01T14:15:00Z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